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то, что протоколу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FTP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являющемуся  одним из старейших протоколов, уже исполнилось больше 40 лет, он продолжает использоваться повсеместно там, где требуется простой протокол передачи файлов. Сервер FTP – возможно установить на всех операционных системах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Последняя глубокая модернизация этой службы была произведена в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/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R2 (по сути код сервиса был переписан заново).  Была существенно улучшена безопасность службы, и появился ряд новых возможностей. В частности, в FTP сервере на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появилась возможность настроить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изоляцию FTP пользователей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позволяющая разграничить доступ множества пользователей к собственным папкам на одном FTP сервере.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возможности изоляции пользователи могут работать только со своими каталогами, и не могут  подняться выше по дереву каталогов FTP, т.к. каталог верхнего уровня пользователя отображается для него как корень службы FTP. Таким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предотвратить доступ пользователей к чужим данным на FTP сервере. Изоляция FTP пользователей широко применяется ISP/ASP провайдерами, когда нужно предоставить индивидуальный доступ различным пользователям к одному файловому хранилищу.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 предыдущих версиях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служба FTP в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 R2 основана и глубоко интегрирована в сервис IIS, и имеет единый административный интерфейс управления.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статье мы покажем, как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установить сервер FTP на базе IIS 8 в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2012 R2 и настроить на нем изоляцию пользователей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(инструкция также применима и к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8).</w:t>
      </w:r>
    </w:p>
    <w:p w:rsidR="0037719D" w:rsidRPr="0037719D" w:rsidRDefault="0037719D" w:rsidP="003771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Содержание:</w:t>
      </w:r>
    </w:p>
    <w:p w:rsidR="0037719D" w:rsidRPr="0037719D" w:rsidRDefault="0037719D" w:rsidP="003771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сервиса FTP в </w:t>
      </w:r>
      <w:proofErr w:type="spellStart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R2</w:t>
      </w:r>
    </w:p>
    <w:p w:rsidR="0037719D" w:rsidRPr="0037719D" w:rsidRDefault="0037719D" w:rsidP="003771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Создаем FTP сайт,  заводим пользователей, настраиваем права</w:t>
      </w:r>
    </w:p>
    <w:p w:rsidR="0037719D" w:rsidRPr="0037719D" w:rsidRDefault="0037719D" w:rsidP="003771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Настройка изоляции FTP пользователей в </w:t>
      </w:r>
      <w:proofErr w:type="spellStart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FA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R2</w:t>
      </w:r>
    </w:p>
    <w:p w:rsidR="0037719D" w:rsidRPr="0037719D" w:rsidRDefault="0037719D" w:rsidP="003771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Установка сервиса FTP в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2012 R2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Установить сервис FTP можно через консоль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отметив опции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Service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Extensibility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Web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(IIS) -&gt;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FTServer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257800" cy="3733800"/>
            <wp:effectExtent l="19050" t="0" r="0" b="0"/>
            <wp:docPr id="1" name="Рисунок 1" descr="Установка ftp сервера на windows server 2012 r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становка ftp сервера на windows server 2012 r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можно установить роль FTP сервера одной командой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Powershell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719D" w:rsidRPr="0037719D" w:rsidRDefault="0037719D" w:rsidP="00377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Install-WindowsFeature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Web-FTP-Server</w:t>
      </w:r>
      <w:proofErr w:type="spellEnd"/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324475" cy="1533525"/>
            <wp:effectExtent l="19050" t="0" r="9525" b="0"/>
            <wp:docPr id="2" name="Рисунок 2" descr="Install-WindowsFeature Web-FTP-Serv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tall-WindowsFeature Web-FTP-Serv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Создаем FTP сайт,  заводим пользователей, настраиваем права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Откроем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консоль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IIS (Internet Information Service Manager).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248150" cy="2466975"/>
            <wp:effectExtent l="19050" t="0" r="0" b="0"/>
            <wp:docPr id="3" name="Рисунок 3" descr="Консоль управления IIS (Internet Information Service Manager)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нсоль управления IIS (Internet Information Service Manager)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создадим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FTP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Sites -&gt;Add FTP Site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228975" cy="3124200"/>
            <wp:effectExtent l="19050" t="0" r="9525" b="0"/>
            <wp:docPr id="4" name="Рисунок 4" descr="Добавить новый FTP сайт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бавить новый FTP сайт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FTP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MyTestSite</w:t>
      </w:r>
      <w:proofErr w:type="spellEnd"/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Корневой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FTP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Pr="003771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C:\inetpub\ftproot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4133850" cy="2324100"/>
            <wp:effectExtent l="19050" t="0" r="0" b="0"/>
            <wp:docPr id="5" name="Рисунок 5" descr="Задаем имя и путь к каталогу ftp сайт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адаем имя и путь к каталогу ftp сайт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защиты передаваемых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настроить SSL (в этом случае все передаваемые по сети данные и пароли/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учетки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ftp-пользователей будут зашифрованы), но в нашей демонстрации это не обязательно. Все остальные настройки оставляем  стандартными.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Выберем наш FTP сайт и в секции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Authentication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(Аутентификация) отключим анонимную аутентификацию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Anonymous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Authentication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Basic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Authentication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включена.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981575" cy="2619375"/>
            <wp:effectExtent l="19050" t="0" r="9525" b="0"/>
            <wp:docPr id="6" name="Рисунок 6" descr="Настройка fpt-аутентификации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астройка fpt-аутентификации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FTP сервис на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R2 может использовать два типа учетных записей: доменные или локальные. В зависимости от типа учетной записи есть различия в структуре каталогов FTP и настройках изоляции. С целью упрощения описания мы будем использовать локальные учетные записи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Создадим пользователей FTP, допустим, это будут учетные записи ftp_user1, ftp_user2 и ftp_user3. Также создадим группу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ftp_users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в которую включим этих пользователей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пользователей можно в разделе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Local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Users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Groups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консоли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Computer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Management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200650" cy="2438400"/>
            <wp:effectExtent l="19050" t="0" r="0" b="0"/>
            <wp:docPr id="7" name="Рисунок 7" descr="Создаем пользователей ftp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оздаем пользователей ftp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из командной строки:</w:t>
      </w:r>
    </w:p>
    <w:p w:rsidR="0037719D" w:rsidRPr="0037719D" w:rsidRDefault="0037719D" w:rsidP="00377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net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localgroup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ftp_users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/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eastAsia="ru-RU"/>
        </w:rPr>
        <w:t>add</w:t>
      </w:r>
      <w:proofErr w:type="spellEnd"/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467350" cy="704850"/>
            <wp:effectExtent l="19050" t="0" r="0" b="0"/>
            <wp:docPr id="8" name="Рисунок 8" descr="Создаем группу пользователей ftp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оздаем группу пользователей ftp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gramStart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>net</w:t>
      </w:r>
      <w:proofErr w:type="gramEnd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user ftp_user1 /add *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800600" cy="1143000"/>
            <wp:effectExtent l="19050" t="0" r="0" b="0"/>
            <wp:docPr id="9" name="Рисунок 9" descr="Создаем пользователя ftp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оздаем пользователя ftp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gramStart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>net</w:t>
      </w:r>
      <w:proofErr w:type="gramEnd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>localgroup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spellStart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>ftp_users</w:t>
      </w:r>
      <w:proofErr w:type="spellEnd"/>
      <w:r w:rsidRPr="0037719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ftp_user1 /add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191125" cy="1685925"/>
            <wp:effectExtent l="19050" t="0" r="9525" b="0"/>
            <wp:docPr id="10" name="Рисунок 10" descr="Добавляем пользователя в группу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обавляем пользователя в группу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так же создадим еще двух пользователей.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Предоставим созданной группе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ftp_users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(RW) на каталог C:\inetpub\ftproot.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676650" cy="4343400"/>
            <wp:effectExtent l="19050" t="0" r="0" b="0"/>
            <wp:docPr id="11" name="Рисунок 11" descr="NTFS разрешения на каталог ftproot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TFS разрешения на каталог ftproot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 каталога C:\inetpub\ftproot создадим каталог с именем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LocalUser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(имя должно полностью соответствовать, </w:t>
      </w:r>
      <w:r w:rsidRPr="003771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это важно!!!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). Затем внутри C:\inetpub\ftproot\LocalUser создадим три каталога с именами созданных нами пользователей: ftp_user1, ftp_user2, ftp_user3.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зависимости от типа учетных записей необходимо создать следующие структуры каталогов (под %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FtpRoot%\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подразумевается корень сайта FTP, в нашем случае это C:\inetpub\ftproot\):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2"/>
        <w:gridCol w:w="4923"/>
      </w:tblGrid>
      <w:tr w:rsidR="0037719D" w:rsidRPr="0037719D" w:rsidTr="003771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учетной записи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Синтаксис именования домашних каталогов </w:t>
            </w:r>
          </w:p>
        </w:tc>
      </w:tr>
      <w:tr w:rsidR="0037719D" w:rsidRPr="0037719D" w:rsidTr="003771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Анонимные пользователи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FtpRoot%\LocalUser\Public</w:t>
            </w:r>
            <w:proofErr w:type="spellEnd"/>
          </w:p>
        </w:tc>
      </w:tr>
      <w:tr w:rsidR="0037719D" w:rsidRPr="0037719D" w:rsidTr="003771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Локальная учетная запись 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FtpRoot%\LocalUser\%UserName%</w:t>
            </w:r>
            <w:proofErr w:type="spellEnd"/>
          </w:p>
        </w:tc>
      </w:tr>
      <w:tr w:rsidR="0037719D" w:rsidRPr="0037719D" w:rsidTr="003771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Доменная учетная запись 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FtpRoot%\%UserDomain%\%UserName%</w:t>
            </w:r>
            <w:proofErr w:type="spellEnd"/>
          </w:p>
        </w:tc>
      </w:tr>
      <w:tr w:rsidR="0037719D" w:rsidRPr="0037719D" w:rsidTr="003771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учетки</w:t>
            </w:r>
            <w:proofErr w:type="spellEnd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IIS 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Manager</w:t>
            </w:r>
            <w:proofErr w:type="spellEnd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ASP.NET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719D" w:rsidRPr="0037719D" w:rsidRDefault="0037719D" w:rsidP="0037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proofErr w:type="spellStart"/>
            <w:r w:rsidRPr="0037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FtpRoot%\LocalUser\%UserName%</w:t>
            </w:r>
            <w:proofErr w:type="spellEnd"/>
          </w:p>
        </w:tc>
      </w:tr>
    </w:tbl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219700" cy="2085975"/>
            <wp:effectExtent l="19050" t="0" r="0" b="0"/>
            <wp:docPr id="12" name="Рисунок 12" descr="Каталог ftproot\LocalUser 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талог ftproot\LocalUser 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Вернемся в консоль IIS и в разделе сайта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Authorization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Rules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создадим новое правило (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Add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AllowRules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котором укажем, что группа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ftp_users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иметь права на чтение и запись (разрешения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Read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Write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334000" cy="3171825"/>
            <wp:effectExtent l="19050" t="0" r="0" b="0"/>
            <wp:docPr id="13" name="Рисунок 13" descr="FTP Authorization Rules 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TP Authorization Rules 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Настройка изоляции FTP пользователей в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2012 R2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Перейдем к настройке изоляции пользователей FTP. Изоляция FTP пользователей настраивается на уровне сайта FTP, а не всего сервера.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настройках FTP сайта откройте пункт </w:t>
      </w: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Isolation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разделе имеются несколько настроек. Первые две не предполагают изоляции пользователей:</w:t>
      </w:r>
    </w:p>
    <w:p w:rsidR="0037719D" w:rsidRPr="0037719D" w:rsidRDefault="0037719D" w:rsidP="003771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root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сессия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пользователя начинается с корневого каталога ftp-сайта)</w:t>
      </w:r>
    </w:p>
    <w:p w:rsidR="0037719D" w:rsidRPr="0037719D" w:rsidRDefault="0037719D" w:rsidP="003771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name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(пользователь начинает работу с физического/виртуального каталога с именем пользователя.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каталог отсутствует, сессия начинается с корневого каталога ftp-сайта)</w:t>
      </w:r>
      <w:proofErr w:type="gramEnd"/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Следующие 3 опции представляют различные режимы работы изоляции пользователей:</w:t>
      </w:r>
    </w:p>
    <w:p w:rsidR="0037719D" w:rsidRPr="0037719D" w:rsidRDefault="0037719D" w:rsidP="003771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name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disable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global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virtualdirectories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предполагает, что ftp-сессия пользователя изолирована физическим или виртуальным каталогом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соответствует имени пользователя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Пользователи видят только собственный каталог (для них он является корневым) и не могут выйти за его рамки (в вышестоящий каталог дерева FTP). Любые глобальные виртуальные каталоги игнорируются.</w:t>
      </w:r>
    </w:p>
    <w:p w:rsidR="0037719D" w:rsidRPr="0037719D" w:rsidRDefault="0037719D" w:rsidP="003771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User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name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physical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enable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global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directories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предполагается, что FTP-сессия пользователя ограничена (изолирована) физическим каталогом с именем учетной записи пользователя FTP. Пользователь не может перейти выше своего каталога по структуре FTP. Однако пользователю доступны все созданные глобальные виртуальные каталоги.</w:t>
      </w:r>
    </w:p>
    <w:p w:rsidR="0037719D" w:rsidRPr="0037719D" w:rsidRDefault="0037719D" w:rsidP="003771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FTP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home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configured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Active</w:t>
      </w:r>
      <w:proofErr w:type="spellEnd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FTP-пользователь изолируется в рамках своего домашнего каталога, заданного в настройках его учетной записи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Active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Directory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(свойства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FTPRoot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FTPDir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719D" w:rsidRPr="0037719D" w:rsidRDefault="0037719D" w:rsidP="0037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глобальные виртуальные директории активны, все пользователи могут получить доступ ко всем виртуальным каталогам, настроенным в корне FTP сайта (при наличии соответствующих NTFS прав доступа).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267325" cy="3333750"/>
            <wp:effectExtent l="19050" t="0" r="9525" b="0"/>
            <wp:docPr id="14" name="Рисунок 14" descr="Изоляция пользоватателей ftp на windows server 2012 r2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Изоляция пользоватателей ftp на windows server 2012 r2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нужный режим изоляции (вы выбрали второй вариант) и попробуйте подключиться к своему FTP сайту с помощью любого клиента FTP или непосредственно из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Explorer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адресной строке указав </w:t>
      </w:r>
      <w:r w:rsidRPr="0037719D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ftp://yourservername/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Укажите имя и пароль пользователя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810000" cy="3324225"/>
            <wp:effectExtent l="19050" t="0" r="0" b="0"/>
            <wp:docPr id="15" name="Рисунок 15" descr="Подключаемся к ftp сайту из проводника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одключаемся к ftp сайту из проводника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мы получим доступ к домашнему каталогу с данными пользователя (являющимся для пользователя корнем FTP сайта). Как мы видим, сессия пользователя является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изолированной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пользователь видит только свои данные.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695825" cy="3514725"/>
            <wp:effectExtent l="19050" t="0" r="9525" b="0"/>
            <wp:docPr id="16" name="Рисунок 16" descr="Изолированная FTP сессия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Изолированная FTP сессия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D" w:rsidRPr="0037719D" w:rsidRDefault="0037719D" w:rsidP="0037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</w:t>
      </w: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анонимном подключении к FTP сайту – сессия будет ограничена каталогом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LocalUser\Public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(естественно каталог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Public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создан предварительно).</w:t>
      </w:r>
    </w:p>
    <w:p w:rsidR="0037719D" w:rsidRPr="0037719D" w:rsidRDefault="0037719D" w:rsidP="00377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мы рассмотрели, как настроить FTP сайт с изоляцией пользователей на базе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Server</w:t>
      </w:r>
      <w:proofErr w:type="spell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R2. В режиме изоляции пользователи аутентифицируются на FTP со своими </w:t>
      </w:r>
      <w:proofErr w:type="gramStart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локальным</w:t>
      </w:r>
      <w:proofErr w:type="gramEnd"/>
      <w:r w:rsidRPr="0037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доменным учетными записями, после чего они получают доступ к своему корневому каталогу, соответствующему имени пользователя.</w:t>
      </w:r>
    </w:p>
    <w:p w:rsidR="00862DF1" w:rsidRDefault="00862DF1"/>
    <w:sectPr w:rsidR="00862DF1" w:rsidSect="00862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A58"/>
    <w:multiLevelType w:val="multilevel"/>
    <w:tmpl w:val="D1CA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66480E"/>
    <w:multiLevelType w:val="multilevel"/>
    <w:tmpl w:val="EDE4F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B6ED4"/>
    <w:multiLevelType w:val="multilevel"/>
    <w:tmpl w:val="0452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19D"/>
    <w:rsid w:val="0037719D"/>
    <w:rsid w:val="00862DF1"/>
    <w:rsid w:val="00FA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F1"/>
  </w:style>
  <w:style w:type="paragraph" w:styleId="2">
    <w:name w:val="heading 2"/>
    <w:basedOn w:val="a"/>
    <w:link w:val="20"/>
    <w:uiPriority w:val="9"/>
    <w:qFormat/>
    <w:rsid w:val="00377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71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19D"/>
    <w:rPr>
      <w:b/>
      <w:bCs/>
    </w:rPr>
  </w:style>
  <w:style w:type="character" w:styleId="a5">
    <w:name w:val="Hyperlink"/>
    <w:basedOn w:val="a0"/>
    <w:uiPriority w:val="99"/>
    <w:semiHidden/>
    <w:unhideWhenUsed/>
    <w:rsid w:val="0037719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77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71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initpro.ru/wp-content/uploads/2014/10/5-ftp-site-name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initpro.ru/wp-content/uploads/2014/10/9-create-ftp-user.jpg" TargetMode="External"/><Relationship Id="rId34" Type="http://schemas.openxmlformats.org/officeDocument/2006/relationships/image" Target="media/image15.jpeg"/><Relationship Id="rId7" Type="http://schemas.openxmlformats.org/officeDocument/2006/relationships/hyperlink" Target="http://winitpro.ru/wp-content/uploads/2014/10/2-Install-WindowsFeature-Web-FTP-Server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initpro.ru/wp-content/uploads/2014/10/7-ftp-users.jpg" TargetMode="External"/><Relationship Id="rId25" Type="http://schemas.openxmlformats.org/officeDocument/2006/relationships/hyperlink" Target="http://winitpro.ru/wp-content/uploads/2014/10/11-ftp-permissions.jpg" TargetMode="External"/><Relationship Id="rId33" Type="http://schemas.openxmlformats.org/officeDocument/2006/relationships/hyperlink" Target="http://winitpro.ru/wp-content/uploads/2014/10/15-logon-ftp-server.jpg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initpro.ru/wp-content/uploads/2014/10/13-FTP-Authorization-Rules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initpro.ru/wp-content/uploads/2014/10/4-add-ftp-site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fontTable" Target="fontTable.xml"/><Relationship Id="rId5" Type="http://schemas.openxmlformats.org/officeDocument/2006/relationships/hyperlink" Target="http://winitpro.ru/wp-content/uploads/2014/10/1-install-ftp-server-windows2012r2.jpg" TargetMode="External"/><Relationship Id="rId15" Type="http://schemas.openxmlformats.org/officeDocument/2006/relationships/hyperlink" Target="http://winitpro.ru/wp-content/uploads/2014/10/6-ftp-authentification.jpg" TargetMode="External"/><Relationship Id="rId23" Type="http://schemas.openxmlformats.org/officeDocument/2006/relationships/hyperlink" Target="http://winitpro.ru/wp-content/uploads/2014/10/10-add-user-to-group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hyperlink" Target="http://winitpro.ru/wp-content/uploads/2014/10/8-create-ftp-group.jpg" TargetMode="External"/><Relationship Id="rId31" Type="http://schemas.openxmlformats.org/officeDocument/2006/relationships/hyperlink" Target="http://winitpro.ru/wp-content/uploads/2014/10/14-ftp-user-isolation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itpro.ru/wp-content/uploads/2014/10/3-iismanager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initpro.ru/wp-content/uploads/2014/10/12-ftproot-localuser-folder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winitpro.ru/wp-content/uploads/2014/10/16-isolate-ftp-session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1082</Words>
  <Characters>6168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2016-01-27T14:44:00Z</dcterms:created>
  <dcterms:modified xsi:type="dcterms:W3CDTF">2016-01-27T14:46:00Z</dcterms:modified>
</cp:coreProperties>
</file>